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FBDBD" w14:textId="0C683F2B" w:rsidR="002C2733" w:rsidRPr="002C2733" w:rsidRDefault="00842721">
      <w:pPr>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44F1531" wp14:editId="6D6FDC81">
            <wp:simplePos x="0" y="0"/>
            <wp:positionH relativeFrom="column">
              <wp:posOffset>3467100</wp:posOffset>
            </wp:positionH>
            <wp:positionV relativeFrom="paragraph">
              <wp:posOffset>-746125</wp:posOffset>
            </wp:positionV>
            <wp:extent cx="2743200" cy="74640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43200" cy="746406"/>
                    </a:xfrm>
                    <a:prstGeom prst="rect">
                      <a:avLst/>
                    </a:prstGeom>
                    <a:noFill/>
                    <a:ln>
                      <a:noFill/>
                    </a:ln>
                  </pic:spPr>
                </pic:pic>
              </a:graphicData>
            </a:graphic>
            <wp14:sizeRelH relativeFrom="page">
              <wp14:pctWidth>0</wp14:pctWidth>
            </wp14:sizeRelH>
            <wp14:sizeRelV relativeFrom="page">
              <wp14:pctHeight>0</wp14:pctHeight>
            </wp14:sizeRelV>
          </wp:anchor>
        </w:drawing>
      </w:r>
      <w:r w:rsidR="002C2733" w:rsidRPr="002C2733">
        <w:rPr>
          <w:rFonts w:ascii="Verdana" w:hAnsi="Verdana"/>
          <w:sz w:val="20"/>
          <w:szCs w:val="20"/>
        </w:rPr>
        <w:t>Press Release Issued: August 2019</w:t>
      </w:r>
    </w:p>
    <w:p w14:paraId="1D0A2F4A" w14:textId="570F4BBA" w:rsidR="002C2733" w:rsidRPr="002C2733" w:rsidRDefault="002C2733">
      <w:pPr>
        <w:rPr>
          <w:rFonts w:ascii="Verdana" w:hAnsi="Verdana"/>
          <w:sz w:val="20"/>
          <w:szCs w:val="20"/>
        </w:rPr>
      </w:pPr>
      <w:r w:rsidRPr="002C2733">
        <w:rPr>
          <w:rFonts w:ascii="Verdana" w:hAnsi="Verdana"/>
          <w:sz w:val="20"/>
          <w:szCs w:val="20"/>
        </w:rPr>
        <w:t xml:space="preserve">Word </w:t>
      </w:r>
      <w:r>
        <w:rPr>
          <w:rFonts w:ascii="Verdana" w:hAnsi="Verdana"/>
          <w:sz w:val="20"/>
          <w:szCs w:val="20"/>
        </w:rPr>
        <w:t>C</w:t>
      </w:r>
      <w:r w:rsidRPr="002C2733">
        <w:rPr>
          <w:rFonts w:ascii="Verdana" w:hAnsi="Verdana"/>
          <w:sz w:val="20"/>
          <w:szCs w:val="20"/>
        </w:rPr>
        <w:t>ount:</w:t>
      </w:r>
      <w:r w:rsidR="000C0BDA">
        <w:rPr>
          <w:rFonts w:ascii="Verdana" w:hAnsi="Verdana"/>
          <w:sz w:val="20"/>
          <w:szCs w:val="20"/>
        </w:rPr>
        <w:t xml:space="preserve"> </w:t>
      </w:r>
      <w:del w:id="0" w:author="Lesley A. Keets" w:date="2019-08-27T10:55:00Z">
        <w:r w:rsidR="000C0BDA" w:rsidDel="00B959A2">
          <w:rPr>
            <w:rFonts w:ascii="Verdana" w:hAnsi="Verdana"/>
            <w:sz w:val="20"/>
            <w:szCs w:val="20"/>
          </w:rPr>
          <w:delText>466</w:delText>
        </w:r>
      </w:del>
      <w:bookmarkStart w:id="1" w:name="_GoBack"/>
      <w:bookmarkEnd w:id="1"/>
    </w:p>
    <w:p w14:paraId="4A66DA47" w14:textId="46F36ED7" w:rsidR="00800561" w:rsidRDefault="002C2733">
      <w:pPr>
        <w:rPr>
          <w:rFonts w:ascii="Verdana" w:hAnsi="Verdana"/>
          <w:b/>
          <w:bCs/>
          <w:sz w:val="20"/>
          <w:szCs w:val="20"/>
        </w:rPr>
      </w:pPr>
      <w:r w:rsidRPr="002C2733">
        <w:rPr>
          <w:rFonts w:ascii="Verdana" w:hAnsi="Verdana"/>
          <w:b/>
          <w:bCs/>
          <w:sz w:val="20"/>
          <w:szCs w:val="20"/>
        </w:rPr>
        <w:t>Training Session</w:t>
      </w:r>
      <w:del w:id="2" w:author="Lesley A. Keets" w:date="2019-08-27T10:26:00Z">
        <w:r w:rsidRPr="002C2733" w:rsidDel="00031B7A">
          <w:rPr>
            <w:rFonts w:ascii="Verdana" w:hAnsi="Verdana"/>
            <w:b/>
            <w:bCs/>
            <w:sz w:val="20"/>
            <w:szCs w:val="20"/>
          </w:rPr>
          <w:delText>s</w:delText>
        </w:r>
      </w:del>
      <w:r w:rsidRPr="002C2733">
        <w:rPr>
          <w:rFonts w:ascii="Verdana" w:hAnsi="Verdana"/>
          <w:b/>
          <w:bCs/>
          <w:sz w:val="20"/>
          <w:szCs w:val="20"/>
        </w:rPr>
        <w:t xml:space="preserve"> to be Delivered by Actisense at NMEA Conference &amp; Expo</w:t>
      </w:r>
    </w:p>
    <w:p w14:paraId="4AAF6467" w14:textId="39E4D33E" w:rsidR="002C2733" w:rsidRDefault="002C2733">
      <w:pPr>
        <w:rPr>
          <w:rFonts w:ascii="Verdana" w:hAnsi="Verdana"/>
          <w:b/>
          <w:bCs/>
          <w:sz w:val="20"/>
          <w:szCs w:val="20"/>
        </w:rPr>
      </w:pPr>
      <w:r>
        <w:rPr>
          <w:rFonts w:ascii="Verdana" w:hAnsi="Verdana"/>
          <w:b/>
          <w:bCs/>
          <w:sz w:val="20"/>
          <w:szCs w:val="20"/>
        </w:rPr>
        <w:t xml:space="preserve">Actisense Return to </w:t>
      </w:r>
      <w:r w:rsidRPr="002C2733">
        <w:rPr>
          <w:rFonts w:ascii="Verdana" w:hAnsi="Verdana"/>
          <w:b/>
          <w:bCs/>
          <w:sz w:val="20"/>
          <w:szCs w:val="20"/>
        </w:rPr>
        <w:t>NMEA Conference &amp; Expo</w:t>
      </w:r>
      <w:r>
        <w:rPr>
          <w:rFonts w:ascii="Verdana" w:hAnsi="Verdana"/>
          <w:b/>
          <w:bCs/>
          <w:sz w:val="20"/>
          <w:szCs w:val="20"/>
        </w:rPr>
        <w:t xml:space="preserve"> to </w:t>
      </w:r>
      <w:ins w:id="3" w:author="Lesley A. Keets" w:date="2019-08-27T10:26:00Z">
        <w:r w:rsidR="00031B7A">
          <w:rPr>
            <w:rFonts w:ascii="Verdana" w:hAnsi="Verdana"/>
            <w:b/>
            <w:bCs/>
            <w:sz w:val="20"/>
            <w:szCs w:val="20"/>
          </w:rPr>
          <w:t>share their expertise</w:t>
        </w:r>
      </w:ins>
      <w:del w:id="4" w:author="Lesley A. Keets" w:date="2019-08-27T10:26:00Z">
        <w:r w:rsidDel="00031B7A">
          <w:rPr>
            <w:rFonts w:ascii="Verdana" w:hAnsi="Verdana"/>
            <w:b/>
            <w:bCs/>
            <w:sz w:val="20"/>
            <w:szCs w:val="20"/>
          </w:rPr>
          <w:delText>Deliver Training Sessions</w:delText>
        </w:r>
      </w:del>
    </w:p>
    <w:p w14:paraId="72203AAF" w14:textId="5F5EA222" w:rsidR="002C2733" w:rsidRPr="000C0BDA" w:rsidRDefault="002C2733" w:rsidP="002C2733">
      <w:pPr>
        <w:pStyle w:val="ListParagraph"/>
        <w:numPr>
          <w:ilvl w:val="0"/>
          <w:numId w:val="1"/>
        </w:numPr>
        <w:rPr>
          <w:rFonts w:ascii="Verdana" w:hAnsi="Verdana"/>
          <w:i/>
          <w:iCs/>
          <w:sz w:val="20"/>
          <w:szCs w:val="20"/>
        </w:rPr>
      </w:pPr>
      <w:r w:rsidRPr="000C0BDA">
        <w:rPr>
          <w:rFonts w:ascii="Verdana" w:hAnsi="Verdana"/>
          <w:i/>
          <w:iCs/>
          <w:sz w:val="20"/>
          <w:szCs w:val="20"/>
        </w:rPr>
        <w:t>Actisense, a marine electronic company based in Poole, England, will deliver a manufacturer training session on their devices at NMEA Conference &amp; Expo on Thursday 19</w:t>
      </w:r>
      <w:r w:rsidRPr="000C0BDA">
        <w:rPr>
          <w:rFonts w:ascii="Verdana" w:hAnsi="Verdana"/>
          <w:i/>
          <w:iCs/>
          <w:sz w:val="20"/>
          <w:szCs w:val="20"/>
          <w:vertAlign w:val="superscript"/>
        </w:rPr>
        <w:t>th</w:t>
      </w:r>
      <w:r w:rsidRPr="000C0BDA">
        <w:rPr>
          <w:rFonts w:ascii="Verdana" w:hAnsi="Verdana"/>
          <w:i/>
          <w:iCs/>
          <w:sz w:val="20"/>
          <w:szCs w:val="20"/>
        </w:rPr>
        <w:t xml:space="preserve"> September at 8am. </w:t>
      </w:r>
    </w:p>
    <w:p w14:paraId="35F7DCB0" w14:textId="2D24ABFE" w:rsidR="002C2733" w:rsidRPr="002C2733" w:rsidRDefault="002C2733" w:rsidP="002C2733">
      <w:pPr>
        <w:rPr>
          <w:rFonts w:ascii="Verdana" w:hAnsi="Verdana"/>
          <w:sz w:val="20"/>
          <w:szCs w:val="20"/>
        </w:rPr>
      </w:pPr>
      <w:r w:rsidRPr="002C2733">
        <w:rPr>
          <w:rFonts w:ascii="Verdana" w:hAnsi="Verdana"/>
          <w:sz w:val="20"/>
          <w:szCs w:val="20"/>
        </w:rPr>
        <w:t>This year’s NMEA Conference &amp; Expo takes place at the Portsmouth Renaissance Hotel in Portsmouth, Virginia and runs from the 16</w:t>
      </w:r>
      <w:r w:rsidRPr="002C2733">
        <w:rPr>
          <w:rFonts w:ascii="Verdana" w:hAnsi="Verdana"/>
          <w:sz w:val="20"/>
          <w:szCs w:val="20"/>
          <w:vertAlign w:val="superscript"/>
        </w:rPr>
        <w:t>th</w:t>
      </w:r>
      <w:r w:rsidRPr="002C2733">
        <w:rPr>
          <w:rFonts w:ascii="Verdana" w:hAnsi="Verdana"/>
          <w:sz w:val="20"/>
          <w:szCs w:val="20"/>
        </w:rPr>
        <w:t>-20</w:t>
      </w:r>
      <w:r w:rsidRPr="002C2733">
        <w:rPr>
          <w:rFonts w:ascii="Verdana" w:hAnsi="Verdana"/>
          <w:sz w:val="20"/>
          <w:szCs w:val="20"/>
          <w:vertAlign w:val="superscript"/>
        </w:rPr>
        <w:t>th</w:t>
      </w:r>
      <w:r w:rsidRPr="002C2733">
        <w:rPr>
          <w:rFonts w:ascii="Verdana" w:hAnsi="Verdana"/>
          <w:sz w:val="20"/>
          <w:szCs w:val="20"/>
        </w:rPr>
        <w:t xml:space="preserve"> of September. Actisense will be crossing the Atlantic Ocean to deliver a </w:t>
      </w:r>
      <w:r>
        <w:rPr>
          <w:rFonts w:ascii="Verdana" w:hAnsi="Verdana"/>
          <w:sz w:val="20"/>
          <w:szCs w:val="20"/>
        </w:rPr>
        <w:t>training session</w:t>
      </w:r>
      <w:r w:rsidRPr="002C2733">
        <w:rPr>
          <w:rFonts w:ascii="Verdana" w:hAnsi="Verdana"/>
          <w:sz w:val="20"/>
          <w:szCs w:val="20"/>
        </w:rPr>
        <w:t xml:space="preserve"> on their range of marine electronic devices.</w:t>
      </w:r>
    </w:p>
    <w:p w14:paraId="4D4B7AC3" w14:textId="5322F97F" w:rsidR="002C2733" w:rsidRPr="002C2733" w:rsidRDefault="002C2733" w:rsidP="002C2733">
      <w:pPr>
        <w:rPr>
          <w:rFonts w:ascii="Verdana" w:hAnsi="Verdana"/>
          <w:sz w:val="20"/>
          <w:szCs w:val="20"/>
        </w:rPr>
      </w:pPr>
      <w:r w:rsidRPr="002C2733">
        <w:rPr>
          <w:rFonts w:ascii="Verdana" w:hAnsi="Verdana"/>
          <w:sz w:val="20"/>
          <w:szCs w:val="20"/>
        </w:rPr>
        <w:t xml:space="preserve">The session, which will run from 8am to 9:15am, will enable users </w:t>
      </w:r>
      <w:del w:id="5" w:author="Lesley A. Keets" w:date="2019-08-27T10:29:00Z">
        <w:r w:rsidRPr="002C2733" w:rsidDel="00031B7A">
          <w:rPr>
            <w:rFonts w:ascii="Verdana" w:hAnsi="Verdana"/>
            <w:sz w:val="20"/>
            <w:szCs w:val="20"/>
          </w:rPr>
          <w:delText>and potential customers</w:delText>
        </w:r>
      </w:del>
      <w:r w:rsidRPr="002C2733">
        <w:rPr>
          <w:rFonts w:ascii="Verdana" w:hAnsi="Verdana"/>
          <w:sz w:val="20"/>
          <w:szCs w:val="20"/>
        </w:rPr>
        <w:t xml:space="preserve"> to fully </w:t>
      </w:r>
      <w:r>
        <w:rPr>
          <w:rFonts w:ascii="Verdana" w:hAnsi="Verdana"/>
          <w:sz w:val="20"/>
          <w:szCs w:val="20"/>
        </w:rPr>
        <w:t>experience</w:t>
      </w:r>
      <w:r w:rsidRPr="002C2733">
        <w:rPr>
          <w:rFonts w:ascii="Verdana" w:hAnsi="Verdana"/>
          <w:sz w:val="20"/>
          <w:szCs w:val="20"/>
        </w:rPr>
        <w:t xml:space="preserve"> all the unique features of the award-winning devices. Marine electronics dealers and installers will also be </w:t>
      </w:r>
      <w:ins w:id="6" w:author="Lesley A. Keets" w:date="2019-08-27T10:30:00Z">
        <w:r w:rsidR="00031B7A">
          <w:rPr>
            <w:rFonts w:ascii="Verdana" w:hAnsi="Verdana"/>
            <w:sz w:val="20"/>
            <w:szCs w:val="20"/>
          </w:rPr>
          <w:t>informed of the key</w:t>
        </w:r>
      </w:ins>
      <w:ins w:id="7" w:author="Lesley A. Keets" w:date="2019-08-27T10:31:00Z">
        <w:r w:rsidR="00031B7A">
          <w:rPr>
            <w:rFonts w:ascii="Verdana" w:hAnsi="Verdana"/>
            <w:sz w:val="20"/>
            <w:szCs w:val="20"/>
          </w:rPr>
          <w:t xml:space="preserve"> features and benefits </w:t>
        </w:r>
      </w:ins>
      <w:del w:id="8" w:author="Lesley A. Keets" w:date="2019-08-27T10:31:00Z">
        <w:r w:rsidRPr="002C2733" w:rsidDel="00031B7A">
          <w:rPr>
            <w:rFonts w:ascii="Verdana" w:hAnsi="Verdana"/>
            <w:sz w:val="20"/>
            <w:szCs w:val="20"/>
          </w:rPr>
          <w:delText xml:space="preserve">taught the ins-and-outs of devices </w:delText>
        </w:r>
      </w:del>
      <w:r w:rsidRPr="002C2733">
        <w:rPr>
          <w:rFonts w:ascii="Verdana" w:hAnsi="Verdana"/>
          <w:sz w:val="20"/>
          <w:szCs w:val="20"/>
        </w:rPr>
        <w:t xml:space="preserve">to improve their knowledge of the products they </w:t>
      </w:r>
      <w:ins w:id="9" w:author="Lesley A. Keets" w:date="2019-08-27T10:31:00Z">
        <w:r w:rsidR="00031B7A">
          <w:rPr>
            <w:rFonts w:ascii="Verdana" w:hAnsi="Verdana"/>
            <w:sz w:val="20"/>
            <w:szCs w:val="20"/>
          </w:rPr>
          <w:t>promote and install</w:t>
        </w:r>
      </w:ins>
      <w:del w:id="10" w:author="Lesley A. Keets" w:date="2019-08-27T10:31:00Z">
        <w:r w:rsidDel="00031B7A">
          <w:rPr>
            <w:rFonts w:ascii="Verdana" w:hAnsi="Verdana"/>
            <w:sz w:val="20"/>
            <w:szCs w:val="20"/>
          </w:rPr>
          <w:delText>sell and handle</w:delText>
        </w:r>
      </w:del>
      <w:r w:rsidRPr="002C2733">
        <w:rPr>
          <w:rFonts w:ascii="Verdana" w:hAnsi="Verdana"/>
          <w:sz w:val="20"/>
          <w:szCs w:val="20"/>
        </w:rPr>
        <w:t xml:space="preserve">. </w:t>
      </w:r>
    </w:p>
    <w:p w14:paraId="4C13E7C3" w14:textId="543D3B03" w:rsidR="002C2733" w:rsidRPr="002C2733" w:rsidDel="00F22AA9" w:rsidRDefault="002C2733" w:rsidP="002C2733">
      <w:pPr>
        <w:rPr>
          <w:del w:id="11" w:author="Lesley A. Keets" w:date="2019-08-27T10:36:00Z"/>
          <w:rFonts w:ascii="Verdana" w:hAnsi="Verdana"/>
          <w:sz w:val="20"/>
          <w:szCs w:val="20"/>
        </w:rPr>
      </w:pPr>
      <w:r w:rsidRPr="002C2733">
        <w:rPr>
          <w:rFonts w:ascii="Verdana" w:hAnsi="Verdana"/>
          <w:sz w:val="20"/>
          <w:szCs w:val="20"/>
        </w:rPr>
        <w:t>Part of the session</w:t>
      </w:r>
      <w:r w:rsidR="00842721">
        <w:rPr>
          <w:rFonts w:ascii="Verdana" w:hAnsi="Verdana"/>
          <w:sz w:val="20"/>
          <w:szCs w:val="20"/>
        </w:rPr>
        <w:t xml:space="preserve"> </w:t>
      </w:r>
      <w:r w:rsidRPr="002C2733">
        <w:rPr>
          <w:rFonts w:ascii="Verdana" w:hAnsi="Verdana"/>
          <w:sz w:val="20"/>
          <w:szCs w:val="20"/>
        </w:rPr>
        <w:t xml:space="preserve">focuses on customer feedback received by their Technical Support team. </w:t>
      </w:r>
      <w:ins w:id="12" w:author="Lesley A. Keets" w:date="2019-08-27T10:37:00Z">
        <w:r w:rsidR="00F22AA9">
          <w:rPr>
            <w:rFonts w:ascii="Verdana" w:hAnsi="Verdana"/>
            <w:sz w:val="20"/>
            <w:szCs w:val="20"/>
          </w:rPr>
          <w:t xml:space="preserve">To make installation and problem solving as easy as possible, </w:t>
        </w:r>
      </w:ins>
      <w:ins w:id="13" w:author="Lesley A. Keets" w:date="2019-08-27T10:33:00Z">
        <w:r w:rsidR="00F22AA9">
          <w:rPr>
            <w:rFonts w:ascii="Verdana" w:hAnsi="Verdana"/>
            <w:sz w:val="20"/>
            <w:szCs w:val="20"/>
          </w:rPr>
          <w:t xml:space="preserve">Actisense have developed helpful tools that enable users to </w:t>
        </w:r>
      </w:ins>
      <w:ins w:id="14" w:author="Lesley A. Keets" w:date="2019-08-27T10:34:00Z">
        <w:r w:rsidR="00F22AA9">
          <w:rPr>
            <w:rFonts w:ascii="Verdana" w:hAnsi="Verdana"/>
            <w:sz w:val="20"/>
            <w:szCs w:val="20"/>
          </w:rPr>
          <w:t>view a</w:t>
        </w:r>
      </w:ins>
      <w:ins w:id="15" w:author="Lesley A. Keets" w:date="2019-08-27T10:35:00Z">
        <w:r w:rsidR="00F22AA9">
          <w:rPr>
            <w:rFonts w:ascii="Verdana" w:hAnsi="Verdana"/>
            <w:sz w:val="20"/>
            <w:szCs w:val="20"/>
          </w:rPr>
          <w:t xml:space="preserve">nd </w:t>
        </w:r>
      </w:ins>
      <w:ins w:id="16" w:author="Lesley A. Keets" w:date="2019-08-27T10:34:00Z">
        <w:r w:rsidR="00F22AA9">
          <w:rPr>
            <w:rFonts w:ascii="Verdana" w:hAnsi="Verdana"/>
            <w:sz w:val="20"/>
            <w:szCs w:val="20"/>
          </w:rPr>
          <w:t xml:space="preserve">diagnose </w:t>
        </w:r>
      </w:ins>
      <w:ins w:id="17" w:author="Lesley A. Keets" w:date="2019-08-27T10:35:00Z">
        <w:r w:rsidR="00F22AA9">
          <w:rPr>
            <w:rFonts w:ascii="Verdana" w:hAnsi="Verdana"/>
            <w:sz w:val="20"/>
            <w:szCs w:val="20"/>
          </w:rPr>
          <w:t>issues on an NMEA 200</w:t>
        </w:r>
      </w:ins>
      <w:ins w:id="18" w:author="Lesley A. Keets" w:date="2019-08-27T10:38:00Z">
        <w:r w:rsidR="00F22AA9">
          <w:rPr>
            <w:rFonts w:ascii="Verdana" w:hAnsi="Verdana"/>
            <w:sz w:val="20"/>
            <w:szCs w:val="20"/>
          </w:rPr>
          <w:t>0®</w:t>
        </w:r>
      </w:ins>
      <w:ins w:id="19" w:author="Lesley A. Keets" w:date="2019-08-27T10:35:00Z">
        <w:r w:rsidR="00F22AA9">
          <w:rPr>
            <w:rFonts w:ascii="Verdana" w:hAnsi="Verdana"/>
            <w:sz w:val="20"/>
            <w:szCs w:val="20"/>
          </w:rPr>
          <w:t xml:space="preserve"> network</w:t>
        </w:r>
      </w:ins>
      <w:ins w:id="20" w:author="Lesley A. Keets" w:date="2019-08-27T10:36:00Z">
        <w:r w:rsidR="00F22AA9">
          <w:rPr>
            <w:rFonts w:ascii="Verdana" w:hAnsi="Verdana"/>
            <w:sz w:val="20"/>
            <w:szCs w:val="20"/>
          </w:rPr>
          <w:t xml:space="preserve"> and</w:t>
        </w:r>
      </w:ins>
      <w:ins w:id="21" w:author="Lesley A. Keets" w:date="2019-08-27T10:35:00Z">
        <w:r w:rsidR="00F22AA9">
          <w:rPr>
            <w:rFonts w:ascii="Verdana" w:hAnsi="Verdana"/>
            <w:sz w:val="20"/>
            <w:szCs w:val="20"/>
          </w:rPr>
          <w:t xml:space="preserve"> configure </w:t>
        </w:r>
      </w:ins>
      <w:ins w:id="22" w:author="Lesley A. Keets" w:date="2019-08-27T10:36:00Z">
        <w:r w:rsidR="00F22AA9">
          <w:rPr>
            <w:rFonts w:ascii="Verdana" w:hAnsi="Verdana"/>
            <w:sz w:val="20"/>
            <w:szCs w:val="20"/>
          </w:rPr>
          <w:t xml:space="preserve">and update </w:t>
        </w:r>
      </w:ins>
      <w:ins w:id="23" w:author="Lesley A. Keets" w:date="2019-08-27T10:35:00Z">
        <w:r w:rsidR="00F22AA9">
          <w:rPr>
            <w:rFonts w:ascii="Verdana" w:hAnsi="Verdana"/>
            <w:sz w:val="20"/>
            <w:szCs w:val="20"/>
          </w:rPr>
          <w:t>Actisense products</w:t>
        </w:r>
      </w:ins>
      <w:ins w:id="24" w:author="Lesley A. Keets" w:date="2019-08-27T10:36:00Z">
        <w:r w:rsidR="00F22AA9">
          <w:rPr>
            <w:rFonts w:ascii="Verdana" w:hAnsi="Verdana"/>
            <w:sz w:val="20"/>
            <w:szCs w:val="20"/>
          </w:rPr>
          <w:t xml:space="preserve"> already installed. </w:t>
        </w:r>
      </w:ins>
      <w:del w:id="25" w:author="Lesley A. Keets" w:date="2019-08-27T10:36:00Z">
        <w:r w:rsidRPr="002C2733" w:rsidDel="00F22AA9">
          <w:rPr>
            <w:rFonts w:ascii="Verdana" w:hAnsi="Verdana"/>
            <w:sz w:val="20"/>
            <w:szCs w:val="20"/>
          </w:rPr>
          <w:delText xml:space="preserve">Configurating some of Actisense’s multiplexers has proved difficult for users who do not have experience with configuring marine electronics. </w:delText>
        </w:r>
        <w:r w:rsidR="00842721" w:rsidDel="00F22AA9">
          <w:rPr>
            <w:rFonts w:ascii="Verdana" w:hAnsi="Verdana"/>
            <w:sz w:val="20"/>
            <w:szCs w:val="20"/>
          </w:rPr>
          <w:delText>This</w:delText>
        </w:r>
        <w:r w:rsidRPr="002C2733" w:rsidDel="00F22AA9">
          <w:rPr>
            <w:rFonts w:ascii="Verdana" w:hAnsi="Verdana"/>
            <w:sz w:val="20"/>
            <w:szCs w:val="20"/>
          </w:rPr>
          <w:delText xml:space="preserve"> will ensure that all attendees fully understand how to configure the devices </w:delText>
        </w:r>
        <w:r w:rsidRPr="002C2733" w:rsidDel="00F22AA9">
          <w:rPr>
            <w:rFonts w:ascii="Verdana" w:hAnsi="Verdana"/>
            <w:color w:val="FF0000"/>
            <w:sz w:val="20"/>
            <w:szCs w:val="20"/>
          </w:rPr>
          <w:delText>using a live demonstration</w:delText>
        </w:r>
        <w:r w:rsidDel="00F22AA9">
          <w:rPr>
            <w:rFonts w:ascii="Verdana" w:hAnsi="Verdana"/>
            <w:sz w:val="20"/>
            <w:szCs w:val="20"/>
          </w:rPr>
          <w:delText>.</w:delText>
        </w:r>
      </w:del>
    </w:p>
    <w:p w14:paraId="485CCBA3" w14:textId="07EFFFFB" w:rsidR="002C2733" w:rsidRPr="00842721" w:rsidRDefault="002C2733" w:rsidP="002C2733">
      <w:pPr>
        <w:rPr>
          <w:rFonts w:ascii="Verdana" w:hAnsi="Verdana"/>
          <w:color w:val="FF0000"/>
          <w:sz w:val="20"/>
          <w:szCs w:val="20"/>
        </w:rPr>
      </w:pPr>
      <w:r w:rsidRPr="002C2733">
        <w:rPr>
          <w:rFonts w:ascii="Verdana" w:hAnsi="Verdana"/>
          <w:sz w:val="20"/>
          <w:szCs w:val="20"/>
        </w:rPr>
        <w:t xml:space="preserve">Actisense will also be </w:t>
      </w:r>
      <w:r w:rsidR="00842721">
        <w:rPr>
          <w:rFonts w:ascii="Verdana" w:hAnsi="Verdana"/>
          <w:sz w:val="20"/>
          <w:szCs w:val="20"/>
        </w:rPr>
        <w:t>training attendees on</w:t>
      </w:r>
      <w:r w:rsidRPr="002C2733">
        <w:rPr>
          <w:rFonts w:ascii="Verdana" w:hAnsi="Verdana"/>
          <w:sz w:val="20"/>
          <w:szCs w:val="20"/>
        </w:rPr>
        <w:t xml:space="preserve"> some of their</w:t>
      </w:r>
      <w:r w:rsidR="00842721">
        <w:rPr>
          <w:rFonts w:ascii="Verdana" w:hAnsi="Verdana"/>
          <w:sz w:val="20"/>
          <w:szCs w:val="20"/>
        </w:rPr>
        <w:t xml:space="preserve"> </w:t>
      </w:r>
      <w:del w:id="26" w:author="Lesley A. Keets" w:date="2019-08-27T10:38:00Z">
        <w:r w:rsidR="00842721" w:rsidDel="00F22AA9">
          <w:rPr>
            <w:rFonts w:ascii="Verdana" w:hAnsi="Verdana"/>
            <w:sz w:val="20"/>
            <w:szCs w:val="20"/>
          </w:rPr>
          <w:delText>exclusive</w:delText>
        </w:r>
        <w:r w:rsidRPr="002C2733" w:rsidDel="00F22AA9">
          <w:rPr>
            <w:rFonts w:ascii="Verdana" w:hAnsi="Verdana"/>
            <w:sz w:val="20"/>
            <w:szCs w:val="20"/>
          </w:rPr>
          <w:delText xml:space="preserve"> </w:delText>
        </w:r>
      </w:del>
      <w:r w:rsidRPr="002C2733">
        <w:rPr>
          <w:rFonts w:ascii="Verdana" w:hAnsi="Verdana"/>
          <w:sz w:val="20"/>
          <w:szCs w:val="20"/>
        </w:rPr>
        <w:t xml:space="preserve">new </w:t>
      </w:r>
      <w:ins w:id="27" w:author="Lesley A. Keets" w:date="2019-08-27T10:38:00Z">
        <w:r w:rsidR="00F22AA9">
          <w:rPr>
            <w:rFonts w:ascii="Verdana" w:hAnsi="Verdana"/>
            <w:sz w:val="20"/>
            <w:szCs w:val="20"/>
          </w:rPr>
          <w:t xml:space="preserve">innovations. </w:t>
        </w:r>
      </w:ins>
      <w:del w:id="28" w:author="Lesley A. Keets" w:date="2019-08-27T10:38:00Z">
        <w:r w:rsidRPr="002C2733" w:rsidDel="00F22AA9">
          <w:rPr>
            <w:rFonts w:ascii="Verdana" w:hAnsi="Verdana"/>
            <w:sz w:val="20"/>
            <w:szCs w:val="20"/>
          </w:rPr>
          <w:delText>product</w:delText>
        </w:r>
        <w:r w:rsidDel="00F22AA9">
          <w:rPr>
            <w:rFonts w:ascii="Verdana" w:hAnsi="Verdana"/>
            <w:sz w:val="20"/>
            <w:szCs w:val="20"/>
          </w:rPr>
          <w:delText>s</w:delText>
        </w:r>
      </w:del>
      <w:r w:rsidRPr="002C2733">
        <w:rPr>
          <w:rFonts w:ascii="Verdana" w:hAnsi="Verdana"/>
          <w:sz w:val="20"/>
          <w:szCs w:val="20"/>
        </w:rPr>
        <w:t xml:space="preserve">. </w:t>
      </w:r>
      <w:ins w:id="29" w:author="Lesley A. Keets" w:date="2019-08-27T10:39:00Z">
        <w:r w:rsidR="00F22AA9">
          <w:rPr>
            <w:rFonts w:ascii="Verdana" w:hAnsi="Verdana"/>
            <w:sz w:val="20"/>
            <w:szCs w:val="20"/>
          </w:rPr>
          <w:t xml:space="preserve">Earlier in 2019, </w:t>
        </w:r>
      </w:ins>
      <w:del w:id="30" w:author="Lesley A. Keets" w:date="2019-08-27T10:39:00Z">
        <w:r w:rsidRPr="002C2733" w:rsidDel="00F22AA9">
          <w:rPr>
            <w:rFonts w:ascii="Verdana" w:hAnsi="Verdana"/>
            <w:sz w:val="20"/>
            <w:szCs w:val="20"/>
          </w:rPr>
          <w:delText xml:space="preserve">New products </w:delText>
        </w:r>
        <w:r w:rsidR="00842721" w:rsidDel="00F22AA9">
          <w:rPr>
            <w:rFonts w:ascii="Verdana" w:hAnsi="Verdana"/>
            <w:sz w:val="20"/>
            <w:szCs w:val="20"/>
          </w:rPr>
          <w:delText>being</w:delText>
        </w:r>
        <w:r w:rsidRPr="002C2733" w:rsidDel="00F22AA9">
          <w:rPr>
            <w:rFonts w:ascii="Verdana" w:hAnsi="Verdana"/>
            <w:sz w:val="20"/>
            <w:szCs w:val="20"/>
          </w:rPr>
          <w:delText xml:space="preserve"> presented include</w:delText>
        </w:r>
      </w:del>
      <w:r w:rsidRPr="002C2733">
        <w:rPr>
          <w:rFonts w:ascii="Verdana" w:hAnsi="Verdana"/>
          <w:sz w:val="20"/>
          <w:szCs w:val="20"/>
        </w:rPr>
        <w:t xml:space="preserve"> the W2K-1, </w:t>
      </w:r>
      <w:del w:id="31" w:author="Lesley A. Keets" w:date="2019-08-27T10:39:00Z">
        <w:r w:rsidRPr="002C2733" w:rsidDel="00F22AA9">
          <w:rPr>
            <w:rFonts w:ascii="Verdana" w:hAnsi="Verdana"/>
            <w:sz w:val="20"/>
            <w:szCs w:val="20"/>
          </w:rPr>
          <w:delText>which is</w:delText>
        </w:r>
      </w:del>
      <w:r w:rsidRPr="002C2733">
        <w:rPr>
          <w:rFonts w:ascii="Verdana" w:hAnsi="Verdana"/>
          <w:sz w:val="20"/>
          <w:szCs w:val="20"/>
        </w:rPr>
        <w:t xml:space="preserve"> a compact and low-power NMEA 2000 to Wi-Fi Gateway with voyage data recording</w:t>
      </w:r>
      <w:ins w:id="32" w:author="Lesley A. Keets" w:date="2019-08-27T10:39:00Z">
        <w:r w:rsidR="00F22AA9">
          <w:rPr>
            <w:rFonts w:ascii="Verdana" w:hAnsi="Verdana"/>
            <w:sz w:val="20"/>
            <w:szCs w:val="20"/>
          </w:rPr>
          <w:t xml:space="preserve"> was released</w:t>
        </w:r>
      </w:ins>
      <w:ins w:id="33" w:author="Lesley A. Keets" w:date="2019-08-27T10:40:00Z">
        <w:r w:rsidR="00F22AA9">
          <w:rPr>
            <w:rFonts w:ascii="Verdana" w:hAnsi="Verdana"/>
            <w:sz w:val="20"/>
            <w:szCs w:val="20"/>
          </w:rPr>
          <w:t xml:space="preserve">. </w:t>
        </w:r>
      </w:ins>
      <w:del w:id="34" w:author="Lesley A. Keets" w:date="2019-08-27T10:40:00Z">
        <w:r w:rsidRPr="002C2733" w:rsidDel="00F22AA9">
          <w:rPr>
            <w:rFonts w:ascii="Verdana" w:hAnsi="Verdana"/>
            <w:sz w:val="20"/>
            <w:szCs w:val="20"/>
          </w:rPr>
          <w:delText>,</w:delText>
        </w:r>
      </w:del>
      <w:ins w:id="35" w:author="Lesley A. Keets" w:date="2019-08-27T10:40:00Z">
        <w:r w:rsidR="00F22AA9">
          <w:rPr>
            <w:rFonts w:ascii="Verdana" w:hAnsi="Verdana"/>
            <w:sz w:val="20"/>
            <w:szCs w:val="20"/>
          </w:rPr>
          <w:t xml:space="preserve">The </w:t>
        </w:r>
      </w:ins>
      <w:ins w:id="36" w:author="Lesley A. Keets" w:date="2019-08-27T10:41:00Z">
        <w:r w:rsidR="00F22AA9">
          <w:rPr>
            <w:rFonts w:ascii="Verdana" w:hAnsi="Verdana"/>
            <w:sz w:val="20"/>
            <w:szCs w:val="20"/>
          </w:rPr>
          <w:t xml:space="preserve">Company will also </w:t>
        </w:r>
      </w:ins>
      <w:del w:id="37" w:author="Lesley A. Keets" w:date="2019-08-27T10:41:00Z">
        <w:r w:rsidRPr="002C2733" w:rsidDel="00F22AA9">
          <w:rPr>
            <w:rFonts w:ascii="Verdana" w:hAnsi="Verdana"/>
            <w:sz w:val="20"/>
            <w:szCs w:val="20"/>
          </w:rPr>
          <w:delText xml:space="preserve"> and </w:delText>
        </w:r>
        <w:r w:rsidR="00842721" w:rsidDel="00F22AA9">
          <w:rPr>
            <w:rFonts w:ascii="Verdana" w:hAnsi="Verdana"/>
            <w:sz w:val="20"/>
            <w:szCs w:val="20"/>
          </w:rPr>
          <w:delText>a</w:delText>
        </w:r>
      </w:del>
      <w:r w:rsidR="00842721">
        <w:rPr>
          <w:rFonts w:ascii="Verdana" w:hAnsi="Verdana"/>
          <w:sz w:val="20"/>
          <w:szCs w:val="20"/>
        </w:rPr>
        <w:t xml:space="preserve"> preview </w:t>
      </w:r>
      <w:del w:id="38" w:author="Lesley A. Keets" w:date="2019-08-27T10:41:00Z">
        <w:r w:rsidR="00842721" w:rsidDel="00F22AA9">
          <w:rPr>
            <w:rFonts w:ascii="Verdana" w:hAnsi="Verdana"/>
            <w:sz w:val="20"/>
            <w:szCs w:val="20"/>
          </w:rPr>
          <w:delText>of</w:delText>
        </w:r>
      </w:del>
      <w:r w:rsidR="00842721">
        <w:rPr>
          <w:rFonts w:ascii="Verdana" w:hAnsi="Verdana"/>
          <w:sz w:val="20"/>
          <w:szCs w:val="20"/>
        </w:rPr>
        <w:t xml:space="preserve"> </w:t>
      </w:r>
      <w:r w:rsidRPr="002C2733">
        <w:rPr>
          <w:rFonts w:ascii="Verdana" w:hAnsi="Verdana"/>
          <w:sz w:val="20"/>
          <w:szCs w:val="20"/>
        </w:rPr>
        <w:t xml:space="preserve">the SBN-2, </w:t>
      </w:r>
      <w:ins w:id="39" w:author="Lesley A. Keets" w:date="2019-08-27T10:42:00Z">
        <w:r w:rsidR="00F22AA9">
          <w:rPr>
            <w:rFonts w:ascii="Verdana" w:hAnsi="Verdana"/>
            <w:sz w:val="20"/>
            <w:szCs w:val="20"/>
          </w:rPr>
          <w:t xml:space="preserve">a brand new addition to the NMEA 2000 networking range, providing the equivalent of eight T pieces </w:t>
        </w:r>
      </w:ins>
      <w:ins w:id="40" w:author="Lesley A. Keets" w:date="2019-08-27T10:43:00Z">
        <w:r w:rsidR="00F22AA9">
          <w:rPr>
            <w:rFonts w:ascii="Verdana" w:hAnsi="Verdana"/>
            <w:sz w:val="20"/>
            <w:szCs w:val="20"/>
          </w:rPr>
          <w:t xml:space="preserve">in one compact unit with termination resistors built in. </w:t>
        </w:r>
      </w:ins>
      <w:del w:id="41" w:author="Lesley A. Keets" w:date="2019-08-27T10:43:00Z">
        <w:r w:rsidRPr="00842721" w:rsidDel="00F0240A">
          <w:rPr>
            <w:rFonts w:ascii="Verdana" w:hAnsi="Verdana"/>
            <w:color w:val="FF0000"/>
            <w:sz w:val="20"/>
            <w:szCs w:val="20"/>
          </w:rPr>
          <w:delText>which is used for easy installation of NMEA 2000 networks.</w:delText>
        </w:r>
      </w:del>
      <w:r w:rsidRPr="00842721">
        <w:rPr>
          <w:rFonts w:ascii="Verdana" w:hAnsi="Verdana"/>
          <w:color w:val="FF0000"/>
          <w:sz w:val="20"/>
          <w:szCs w:val="20"/>
        </w:rPr>
        <w:t xml:space="preserve"> </w:t>
      </w:r>
    </w:p>
    <w:p w14:paraId="119B242D" w14:textId="75F0301A" w:rsidR="00842721" w:rsidRDefault="002C2733" w:rsidP="002C2733">
      <w:pPr>
        <w:rPr>
          <w:rFonts w:ascii="Verdana" w:hAnsi="Verdana"/>
          <w:sz w:val="20"/>
          <w:szCs w:val="20"/>
        </w:rPr>
      </w:pPr>
      <w:r w:rsidRPr="002C2733">
        <w:rPr>
          <w:rFonts w:ascii="Verdana" w:hAnsi="Verdana"/>
          <w:sz w:val="20"/>
          <w:szCs w:val="20"/>
        </w:rPr>
        <w:t>Andy Campbell</w:t>
      </w:r>
      <w:r w:rsidR="00842721">
        <w:rPr>
          <w:rFonts w:ascii="Verdana" w:hAnsi="Verdana"/>
          <w:sz w:val="20"/>
          <w:szCs w:val="20"/>
        </w:rPr>
        <w:t xml:space="preserve">, Chief Engineer at Actisense, will be delivering the session drawing on over 20 years’ experience developing Actisense products. </w:t>
      </w:r>
      <w:r w:rsidR="00842721">
        <w:rPr>
          <w:rFonts w:ascii="Verdana" w:hAnsi="Verdana" w:cstheme="minorHAnsi"/>
          <w:sz w:val="20"/>
          <w:szCs w:val="20"/>
          <w:shd w:val="clear" w:color="auto" w:fill="FFFFFF"/>
        </w:rPr>
        <w:t>Andy</w:t>
      </w:r>
      <w:r w:rsidR="00842721">
        <w:rPr>
          <w:rFonts w:ascii="Verdana" w:hAnsi="Verdana"/>
          <w:sz w:val="20"/>
          <w:szCs w:val="20"/>
        </w:rPr>
        <w:t xml:space="preserve"> also sits on the steering committee for </w:t>
      </w:r>
      <w:r w:rsidR="00842721" w:rsidRPr="00842721">
        <w:rPr>
          <w:rFonts w:ascii="Verdana" w:hAnsi="Verdana"/>
          <w:sz w:val="20"/>
          <w:szCs w:val="20"/>
        </w:rPr>
        <w:t>OneNet®</w:t>
      </w:r>
      <w:r w:rsidR="00842721">
        <w:rPr>
          <w:rFonts w:ascii="Verdana" w:hAnsi="Verdana"/>
          <w:sz w:val="20"/>
          <w:szCs w:val="20"/>
        </w:rPr>
        <w:t xml:space="preserve">, a framework </w:t>
      </w:r>
      <w:ins w:id="42" w:author="Lesley A. Keets" w:date="2019-08-27T10:44:00Z">
        <w:r w:rsidR="00E206D9">
          <w:rPr>
            <w:rFonts w:ascii="Verdana" w:hAnsi="Verdana"/>
            <w:sz w:val="20"/>
            <w:szCs w:val="20"/>
          </w:rPr>
          <w:t xml:space="preserve">to </w:t>
        </w:r>
      </w:ins>
      <w:r w:rsidR="00842721" w:rsidRPr="00842721">
        <w:rPr>
          <w:rFonts w:ascii="Verdana" w:hAnsi="Verdana"/>
          <w:sz w:val="20"/>
          <w:szCs w:val="20"/>
        </w:rPr>
        <w:t>help standardise the method of transmitting and receiving NMEA 2000® messages over Ethernet</w:t>
      </w:r>
      <w:r w:rsidR="00842721">
        <w:rPr>
          <w:rFonts w:ascii="Verdana" w:hAnsi="Verdana"/>
          <w:sz w:val="20"/>
          <w:szCs w:val="20"/>
        </w:rPr>
        <w:t>.</w:t>
      </w:r>
    </w:p>
    <w:p w14:paraId="3CC86576" w14:textId="78035AC8" w:rsidR="002C2733" w:rsidRPr="002C2733" w:rsidRDefault="00842721" w:rsidP="002C2733">
      <w:pPr>
        <w:rPr>
          <w:rFonts w:ascii="Verdana" w:hAnsi="Verdana"/>
          <w:sz w:val="20"/>
          <w:szCs w:val="20"/>
        </w:rPr>
      </w:pPr>
      <w:r>
        <w:rPr>
          <w:rFonts w:ascii="Verdana" w:hAnsi="Verdana"/>
          <w:sz w:val="20"/>
          <w:szCs w:val="20"/>
        </w:rPr>
        <w:t>Andy Campbell</w:t>
      </w:r>
      <w:r w:rsidR="002C2733" w:rsidRPr="002C2733">
        <w:rPr>
          <w:rFonts w:ascii="Verdana" w:hAnsi="Verdana"/>
          <w:sz w:val="20"/>
          <w:szCs w:val="20"/>
        </w:rPr>
        <w:t xml:space="preserve"> said:</w:t>
      </w:r>
    </w:p>
    <w:p w14:paraId="745D8087" w14:textId="72DB816E" w:rsidR="002C2733" w:rsidRDefault="002C2733" w:rsidP="002C2733">
      <w:pPr>
        <w:ind w:left="720"/>
        <w:rPr>
          <w:rFonts w:ascii="Verdana" w:hAnsi="Verdana"/>
          <w:sz w:val="20"/>
          <w:szCs w:val="20"/>
        </w:rPr>
      </w:pPr>
      <w:r>
        <w:rPr>
          <w:rFonts w:ascii="Verdana" w:hAnsi="Verdana"/>
          <w:sz w:val="20"/>
          <w:szCs w:val="20"/>
        </w:rPr>
        <w:t>“Our sessions have been designed to give attendees</w:t>
      </w:r>
      <w:del w:id="43" w:author="Lesley A. Keets" w:date="2019-08-27T10:44:00Z">
        <w:r w:rsidDel="00E206D9">
          <w:rPr>
            <w:rFonts w:ascii="Verdana" w:hAnsi="Verdana"/>
            <w:sz w:val="20"/>
            <w:szCs w:val="20"/>
          </w:rPr>
          <w:delText>,</w:delText>
        </w:r>
      </w:del>
      <w:r>
        <w:rPr>
          <w:rFonts w:ascii="Verdana" w:hAnsi="Verdana"/>
          <w:sz w:val="20"/>
          <w:szCs w:val="20"/>
        </w:rPr>
        <w:t xml:space="preserve"> </w:t>
      </w:r>
      <w:del w:id="44" w:author="Lesley A. Keets" w:date="2019-08-27T10:44:00Z">
        <w:r w:rsidDel="00E206D9">
          <w:rPr>
            <w:rFonts w:ascii="Verdana" w:hAnsi="Verdana"/>
            <w:sz w:val="20"/>
            <w:szCs w:val="20"/>
          </w:rPr>
          <w:delText>potential customers</w:delText>
        </w:r>
      </w:del>
      <w:r>
        <w:rPr>
          <w:rFonts w:ascii="Verdana" w:hAnsi="Verdana"/>
          <w:sz w:val="20"/>
          <w:szCs w:val="20"/>
        </w:rPr>
        <w:t xml:space="preserve"> and current users of Actisense devices a </w:t>
      </w:r>
      <w:del w:id="45" w:author="Lesley A. Keets" w:date="2019-08-27T10:44:00Z">
        <w:r w:rsidDel="00E206D9">
          <w:rPr>
            <w:rFonts w:ascii="Verdana" w:hAnsi="Verdana"/>
            <w:sz w:val="20"/>
            <w:szCs w:val="20"/>
          </w:rPr>
          <w:delText>full and</w:delText>
        </w:r>
      </w:del>
      <w:r>
        <w:rPr>
          <w:rFonts w:ascii="Verdana" w:hAnsi="Verdana"/>
          <w:sz w:val="20"/>
          <w:szCs w:val="20"/>
        </w:rPr>
        <w:t xml:space="preserve"> comprehensive </w:t>
      </w:r>
      <w:ins w:id="46" w:author="Lesley A. Keets" w:date="2019-08-27T10:44:00Z">
        <w:r w:rsidR="00E206D9">
          <w:rPr>
            <w:rFonts w:ascii="Verdana" w:hAnsi="Verdana"/>
            <w:sz w:val="20"/>
            <w:szCs w:val="20"/>
          </w:rPr>
          <w:t>upd</w:t>
        </w:r>
      </w:ins>
      <w:ins w:id="47" w:author="Lesley A. Keets" w:date="2019-08-27T10:45:00Z">
        <w:r w:rsidR="00E206D9">
          <w:rPr>
            <w:rFonts w:ascii="Verdana" w:hAnsi="Verdana"/>
            <w:sz w:val="20"/>
            <w:szCs w:val="20"/>
          </w:rPr>
          <w:t>ate</w:t>
        </w:r>
      </w:ins>
      <w:del w:id="48" w:author="Lesley A. Keets" w:date="2019-08-27T10:45:00Z">
        <w:r w:rsidDel="00E206D9">
          <w:rPr>
            <w:rFonts w:ascii="Verdana" w:hAnsi="Verdana"/>
            <w:sz w:val="20"/>
            <w:szCs w:val="20"/>
          </w:rPr>
          <w:delText>rundown</w:delText>
        </w:r>
      </w:del>
      <w:r>
        <w:rPr>
          <w:rFonts w:ascii="Verdana" w:hAnsi="Verdana"/>
          <w:sz w:val="20"/>
          <w:szCs w:val="20"/>
        </w:rPr>
        <w:t xml:space="preserve"> of our products, </w:t>
      </w:r>
      <w:ins w:id="49" w:author="Lesley A. Keets" w:date="2019-08-27T10:45:00Z">
        <w:r w:rsidR="00E206D9">
          <w:rPr>
            <w:rFonts w:ascii="Verdana" w:hAnsi="Verdana"/>
            <w:sz w:val="20"/>
            <w:szCs w:val="20"/>
          </w:rPr>
          <w:t xml:space="preserve">and answer questions about </w:t>
        </w:r>
      </w:ins>
      <w:del w:id="50" w:author="Lesley A. Keets" w:date="2019-08-27T10:45:00Z">
        <w:r w:rsidDel="00E206D9">
          <w:rPr>
            <w:rFonts w:ascii="Verdana" w:hAnsi="Verdana"/>
            <w:sz w:val="20"/>
            <w:szCs w:val="20"/>
          </w:rPr>
          <w:delText>from</w:delText>
        </w:r>
      </w:del>
      <w:r>
        <w:rPr>
          <w:rFonts w:ascii="Verdana" w:hAnsi="Verdana"/>
          <w:sz w:val="20"/>
          <w:szCs w:val="20"/>
        </w:rPr>
        <w:t xml:space="preserve"> installation </w:t>
      </w:r>
      <w:ins w:id="51" w:author="Lesley A. Keets" w:date="2019-08-27T10:45:00Z">
        <w:r w:rsidR="00E206D9">
          <w:rPr>
            <w:rFonts w:ascii="Verdana" w:hAnsi="Verdana"/>
            <w:sz w:val="20"/>
            <w:szCs w:val="20"/>
          </w:rPr>
          <w:t xml:space="preserve">and </w:t>
        </w:r>
      </w:ins>
      <w:del w:id="52" w:author="Lesley A. Keets" w:date="2019-08-27T10:45:00Z">
        <w:r w:rsidDel="00E206D9">
          <w:rPr>
            <w:rFonts w:ascii="Verdana" w:hAnsi="Verdana"/>
            <w:sz w:val="20"/>
            <w:szCs w:val="20"/>
          </w:rPr>
          <w:delText>to</w:delText>
        </w:r>
      </w:del>
      <w:r>
        <w:rPr>
          <w:rFonts w:ascii="Verdana" w:hAnsi="Verdana"/>
          <w:sz w:val="20"/>
          <w:szCs w:val="20"/>
        </w:rPr>
        <w:t xml:space="preserve"> configuration. We’ve listened to customers </w:t>
      </w:r>
      <w:ins w:id="53" w:author="Lesley A. Keets" w:date="2019-08-27T10:46:00Z">
        <w:r w:rsidR="00E206D9">
          <w:rPr>
            <w:rFonts w:ascii="Verdana" w:hAnsi="Verdana"/>
            <w:sz w:val="20"/>
            <w:szCs w:val="20"/>
          </w:rPr>
          <w:t xml:space="preserve">feedback </w:t>
        </w:r>
      </w:ins>
      <w:del w:id="54" w:author="Lesley A. Keets" w:date="2019-08-27T10:46:00Z">
        <w:r w:rsidDel="00E206D9">
          <w:rPr>
            <w:rFonts w:ascii="Verdana" w:hAnsi="Verdana"/>
            <w:sz w:val="20"/>
            <w:szCs w:val="20"/>
          </w:rPr>
          <w:delText>queries on some of our devices</w:delText>
        </w:r>
      </w:del>
      <w:ins w:id="55" w:author="Lesley A. Keets" w:date="2019-08-27T10:46:00Z">
        <w:r w:rsidR="00E206D9">
          <w:rPr>
            <w:rFonts w:ascii="Verdana" w:hAnsi="Verdana"/>
            <w:sz w:val="20"/>
            <w:szCs w:val="20"/>
          </w:rPr>
          <w:t xml:space="preserve"> and added new products to the range that will meet their needs. </w:t>
        </w:r>
      </w:ins>
      <w:del w:id="56" w:author="Lesley A. Keets" w:date="2019-08-27T10:46:00Z">
        <w:r w:rsidDel="00E206D9">
          <w:rPr>
            <w:rFonts w:ascii="Verdana" w:hAnsi="Verdana"/>
            <w:sz w:val="20"/>
            <w:szCs w:val="20"/>
          </w:rPr>
          <w:delText>, so these will also be addressed.</w:delText>
        </w:r>
      </w:del>
    </w:p>
    <w:p w14:paraId="46F4447F" w14:textId="71344970" w:rsidR="002C2733" w:rsidRPr="002C2733" w:rsidRDefault="002C2733" w:rsidP="002C2733">
      <w:pPr>
        <w:ind w:left="720"/>
        <w:rPr>
          <w:rFonts w:ascii="Verdana" w:hAnsi="Verdana"/>
          <w:sz w:val="20"/>
          <w:szCs w:val="20"/>
        </w:rPr>
      </w:pPr>
      <w:r>
        <w:rPr>
          <w:rFonts w:ascii="Verdana" w:hAnsi="Verdana"/>
          <w:sz w:val="20"/>
          <w:szCs w:val="20"/>
        </w:rPr>
        <w:t>“</w:t>
      </w:r>
      <w:ins w:id="57" w:author="Lesley A. Keets" w:date="2019-08-27T10:47:00Z">
        <w:r w:rsidR="00E206D9">
          <w:rPr>
            <w:rFonts w:ascii="Verdana" w:hAnsi="Verdana"/>
            <w:sz w:val="20"/>
            <w:szCs w:val="20"/>
          </w:rPr>
          <w:t xml:space="preserve">We encourage our customers to share their ideas with us </w:t>
        </w:r>
      </w:ins>
      <w:ins w:id="58" w:author="Lesley A. Keets" w:date="2019-08-27T10:48:00Z">
        <w:r w:rsidR="00E206D9">
          <w:rPr>
            <w:rFonts w:ascii="Verdana" w:hAnsi="Verdana"/>
            <w:sz w:val="20"/>
            <w:szCs w:val="20"/>
          </w:rPr>
          <w:t>as well as listening to the issues they encounter on a daily basis</w:t>
        </w:r>
      </w:ins>
      <w:ins w:id="59" w:author="Lesley A. Keets" w:date="2019-08-27T10:50:00Z">
        <w:r w:rsidR="00E206D9">
          <w:rPr>
            <w:rFonts w:ascii="Verdana" w:hAnsi="Verdana"/>
            <w:sz w:val="20"/>
            <w:szCs w:val="20"/>
          </w:rPr>
          <w:t>.  O</w:t>
        </w:r>
      </w:ins>
      <w:ins w:id="60" w:author="Lesley A. Keets" w:date="2019-08-27T10:48:00Z">
        <w:r w:rsidR="00E206D9">
          <w:rPr>
            <w:rFonts w:ascii="Verdana" w:hAnsi="Verdana"/>
            <w:sz w:val="20"/>
            <w:szCs w:val="20"/>
          </w:rPr>
          <w:t xml:space="preserve">ur aim to make installers and users lives as simple as possible by providing solutions that </w:t>
        </w:r>
      </w:ins>
      <w:ins w:id="61" w:author="Lesley A. Keets" w:date="2019-08-27T10:49:00Z">
        <w:r w:rsidR="00E206D9">
          <w:rPr>
            <w:rFonts w:ascii="Verdana" w:hAnsi="Verdana"/>
            <w:sz w:val="20"/>
            <w:szCs w:val="20"/>
          </w:rPr>
          <w:t xml:space="preserve">can overcome </w:t>
        </w:r>
      </w:ins>
      <w:ins w:id="62" w:author="Lesley A. Keets" w:date="2019-08-27T10:50:00Z">
        <w:r w:rsidR="00E206D9">
          <w:rPr>
            <w:rFonts w:ascii="Verdana" w:hAnsi="Verdana"/>
            <w:sz w:val="20"/>
            <w:szCs w:val="20"/>
          </w:rPr>
          <w:t xml:space="preserve">the </w:t>
        </w:r>
        <w:r w:rsidR="00E206D9">
          <w:rPr>
            <w:rFonts w:ascii="Verdana" w:hAnsi="Verdana"/>
            <w:sz w:val="20"/>
            <w:szCs w:val="20"/>
          </w:rPr>
          <w:lastRenderedPageBreak/>
          <w:t xml:space="preserve">challenges they face. </w:t>
        </w:r>
      </w:ins>
      <w:del w:id="63" w:author="Lesley A. Keets" w:date="2019-08-27T10:51:00Z">
        <w:r w:rsidDel="00E206D9">
          <w:rPr>
            <w:rFonts w:ascii="Verdana" w:hAnsi="Verdana"/>
            <w:sz w:val="20"/>
            <w:szCs w:val="20"/>
          </w:rPr>
          <w:delText>There will also be an opportunity for attendees to ask any questions they might have on our devices.</w:delText>
        </w:r>
      </w:del>
      <w:r>
        <w:rPr>
          <w:rFonts w:ascii="Verdana" w:hAnsi="Verdana"/>
          <w:sz w:val="20"/>
          <w:szCs w:val="20"/>
        </w:rPr>
        <w:t>”</w:t>
      </w:r>
    </w:p>
    <w:p w14:paraId="6F2F8D9B" w14:textId="21E732C2" w:rsidR="002C2733" w:rsidRPr="002C2733" w:rsidRDefault="002C2733" w:rsidP="002C2733">
      <w:pPr>
        <w:rPr>
          <w:rFonts w:ascii="Verdana" w:hAnsi="Verdana"/>
          <w:sz w:val="20"/>
          <w:szCs w:val="20"/>
        </w:rPr>
      </w:pPr>
      <w:r w:rsidRPr="002C2733">
        <w:rPr>
          <w:rFonts w:ascii="Verdana" w:hAnsi="Verdana"/>
          <w:sz w:val="20"/>
          <w:szCs w:val="20"/>
        </w:rPr>
        <w:t xml:space="preserve">Phil Whitehurst, CEO of Actisense, said: </w:t>
      </w:r>
    </w:p>
    <w:p w14:paraId="3D93077B" w14:textId="66AD62FA" w:rsidR="002C2733" w:rsidRDefault="002C2733" w:rsidP="002C2733">
      <w:pPr>
        <w:ind w:left="720"/>
        <w:rPr>
          <w:rFonts w:ascii="Verdana" w:hAnsi="Verdana"/>
          <w:sz w:val="20"/>
          <w:szCs w:val="20"/>
        </w:rPr>
      </w:pPr>
      <w:r>
        <w:rPr>
          <w:rFonts w:ascii="Verdana" w:hAnsi="Verdana"/>
          <w:sz w:val="20"/>
          <w:szCs w:val="20"/>
        </w:rPr>
        <w:t xml:space="preserve">“It will be a great experience for Actisense to return to </w:t>
      </w:r>
      <w:r w:rsidRPr="002C2733">
        <w:rPr>
          <w:rFonts w:ascii="Verdana" w:hAnsi="Verdana"/>
          <w:sz w:val="20"/>
          <w:szCs w:val="20"/>
        </w:rPr>
        <w:t>NMEA Conference &amp; Expo</w:t>
      </w:r>
      <w:r>
        <w:rPr>
          <w:rFonts w:ascii="Verdana" w:hAnsi="Verdana"/>
          <w:sz w:val="20"/>
          <w:szCs w:val="20"/>
        </w:rPr>
        <w:t xml:space="preserve"> as it is such a prestigious event in our industry. </w:t>
      </w:r>
      <w:ins w:id="64" w:author="Lesley A. Keets" w:date="2019-08-27T10:51:00Z">
        <w:r w:rsidR="00E206D9">
          <w:rPr>
            <w:rFonts w:ascii="Verdana" w:hAnsi="Verdana"/>
            <w:sz w:val="20"/>
            <w:szCs w:val="20"/>
          </w:rPr>
          <w:t xml:space="preserve">We will be available to </w:t>
        </w:r>
      </w:ins>
      <w:del w:id="65" w:author="Lesley A. Keets" w:date="2019-08-27T10:51:00Z">
        <w:r w:rsidDel="00E206D9">
          <w:rPr>
            <w:rFonts w:ascii="Verdana" w:hAnsi="Verdana"/>
            <w:sz w:val="20"/>
            <w:szCs w:val="20"/>
          </w:rPr>
          <w:delText>A number of us from Actisense will be on-hand to</w:delText>
        </w:r>
      </w:del>
      <w:r>
        <w:rPr>
          <w:rFonts w:ascii="Verdana" w:hAnsi="Verdana"/>
          <w:sz w:val="20"/>
          <w:szCs w:val="20"/>
        </w:rPr>
        <w:t xml:space="preserve"> answer any questions on our range</w:t>
      </w:r>
      <w:ins w:id="66" w:author="Lesley A. Keets" w:date="2019-08-27T10:51:00Z">
        <w:r w:rsidR="00E206D9">
          <w:rPr>
            <w:rFonts w:ascii="Verdana" w:hAnsi="Verdana"/>
            <w:sz w:val="20"/>
            <w:szCs w:val="20"/>
          </w:rPr>
          <w:t xml:space="preserve"> and we look forward to </w:t>
        </w:r>
      </w:ins>
      <w:del w:id="67" w:author="Lesley A. Keets" w:date="2019-08-27T10:51:00Z">
        <w:r w:rsidDel="00E206D9">
          <w:rPr>
            <w:rFonts w:ascii="Verdana" w:hAnsi="Verdana"/>
            <w:sz w:val="20"/>
            <w:szCs w:val="20"/>
          </w:rPr>
          <w:delText>. It</w:delText>
        </w:r>
      </w:del>
      <w:del w:id="68" w:author="Lesley A. Keets" w:date="2019-08-27T10:52:00Z">
        <w:r w:rsidDel="00E206D9">
          <w:rPr>
            <w:rFonts w:ascii="Verdana" w:hAnsi="Verdana"/>
            <w:sz w:val="20"/>
            <w:szCs w:val="20"/>
          </w:rPr>
          <w:delText>’s a great chance to</w:delText>
        </w:r>
      </w:del>
      <w:r>
        <w:rPr>
          <w:rFonts w:ascii="Verdana" w:hAnsi="Verdana"/>
          <w:sz w:val="20"/>
          <w:szCs w:val="20"/>
        </w:rPr>
        <w:t xml:space="preserve"> catch</w:t>
      </w:r>
      <w:ins w:id="69" w:author="Lesley A. Keets" w:date="2019-08-27T10:52:00Z">
        <w:r w:rsidR="00E206D9">
          <w:rPr>
            <w:rFonts w:ascii="Verdana" w:hAnsi="Verdana"/>
            <w:sz w:val="20"/>
            <w:szCs w:val="20"/>
          </w:rPr>
          <w:t>ing</w:t>
        </w:r>
      </w:ins>
      <w:r>
        <w:rPr>
          <w:rFonts w:ascii="Verdana" w:hAnsi="Verdana"/>
          <w:sz w:val="20"/>
          <w:szCs w:val="20"/>
        </w:rPr>
        <w:t xml:space="preserve"> up with some old friends from the industry, too.”</w:t>
      </w:r>
    </w:p>
    <w:p w14:paraId="7B508ABD" w14:textId="1088D153" w:rsidR="002C2733" w:rsidRPr="002C2733" w:rsidRDefault="002C2733" w:rsidP="002C2733">
      <w:pPr>
        <w:rPr>
          <w:rFonts w:ascii="Verdana" w:hAnsi="Verdana"/>
          <w:sz w:val="20"/>
          <w:szCs w:val="20"/>
        </w:rPr>
      </w:pPr>
      <w:r>
        <w:rPr>
          <w:rFonts w:ascii="Verdana" w:hAnsi="Verdana"/>
          <w:sz w:val="20"/>
          <w:szCs w:val="20"/>
        </w:rPr>
        <w:t xml:space="preserve">Actisense will also be exhibiting </w:t>
      </w:r>
      <w:del w:id="70" w:author="Lesley A. Keets" w:date="2019-08-27T10:52:00Z">
        <w:r w:rsidDel="00E206D9">
          <w:rPr>
            <w:rFonts w:ascii="Verdana" w:hAnsi="Verdana"/>
            <w:sz w:val="20"/>
            <w:szCs w:val="20"/>
          </w:rPr>
          <w:delText>at the expo</w:delText>
        </w:r>
      </w:del>
      <w:r>
        <w:rPr>
          <w:rFonts w:ascii="Verdana" w:hAnsi="Verdana"/>
          <w:sz w:val="20"/>
          <w:szCs w:val="20"/>
        </w:rPr>
        <w:t xml:space="preserve"> on Tuesday 17</w:t>
      </w:r>
      <w:r w:rsidRPr="002C2733">
        <w:rPr>
          <w:rFonts w:ascii="Verdana" w:hAnsi="Verdana"/>
          <w:sz w:val="20"/>
          <w:szCs w:val="20"/>
          <w:vertAlign w:val="superscript"/>
        </w:rPr>
        <w:t>th</w:t>
      </w:r>
      <w:r>
        <w:rPr>
          <w:rFonts w:ascii="Verdana" w:hAnsi="Verdana"/>
          <w:sz w:val="20"/>
          <w:szCs w:val="20"/>
        </w:rPr>
        <w:t xml:space="preserve"> September and Wednesday 18</w:t>
      </w:r>
      <w:r w:rsidRPr="002C2733">
        <w:rPr>
          <w:rFonts w:ascii="Verdana" w:hAnsi="Verdana"/>
          <w:sz w:val="20"/>
          <w:szCs w:val="20"/>
          <w:vertAlign w:val="superscript"/>
        </w:rPr>
        <w:t>th</w:t>
      </w:r>
      <w:r>
        <w:rPr>
          <w:rFonts w:ascii="Verdana" w:hAnsi="Verdana"/>
          <w:sz w:val="20"/>
          <w:szCs w:val="20"/>
        </w:rPr>
        <w:t xml:space="preserve"> September, where attendees can </w:t>
      </w:r>
      <w:ins w:id="71" w:author="Lesley A. Keets" w:date="2019-08-27T10:53:00Z">
        <w:r w:rsidR="00E206D9">
          <w:rPr>
            <w:rFonts w:ascii="Verdana" w:hAnsi="Verdana"/>
            <w:sz w:val="20"/>
            <w:szCs w:val="20"/>
          </w:rPr>
          <w:t xml:space="preserve">see </w:t>
        </w:r>
      </w:ins>
      <w:del w:id="72" w:author="Lesley A. Keets" w:date="2019-08-27T10:53:00Z">
        <w:r w:rsidDel="00E206D9">
          <w:rPr>
            <w:rFonts w:ascii="Verdana" w:hAnsi="Verdana"/>
            <w:sz w:val="20"/>
            <w:szCs w:val="20"/>
          </w:rPr>
          <w:delText xml:space="preserve">experience live demonstrations </w:delText>
        </w:r>
      </w:del>
      <w:ins w:id="73" w:author="Lesley A. Keets" w:date="2019-08-27T10:53:00Z">
        <w:r w:rsidR="00E206D9">
          <w:rPr>
            <w:rFonts w:ascii="Verdana" w:hAnsi="Verdana"/>
            <w:sz w:val="20"/>
            <w:szCs w:val="20"/>
          </w:rPr>
          <w:t xml:space="preserve">the range </w:t>
        </w:r>
      </w:ins>
      <w:r>
        <w:rPr>
          <w:rFonts w:ascii="Verdana" w:hAnsi="Verdana"/>
          <w:sz w:val="20"/>
          <w:szCs w:val="20"/>
        </w:rPr>
        <w:t xml:space="preserve">of </w:t>
      </w:r>
      <w:del w:id="74" w:author="Lesley A. Keets" w:date="2019-08-27T10:53:00Z">
        <w:r w:rsidDel="00E32FA4">
          <w:rPr>
            <w:rFonts w:ascii="Verdana" w:hAnsi="Verdana"/>
            <w:sz w:val="20"/>
            <w:szCs w:val="20"/>
          </w:rPr>
          <w:delText>their</w:delText>
        </w:r>
      </w:del>
      <w:r>
        <w:rPr>
          <w:rFonts w:ascii="Verdana" w:hAnsi="Verdana"/>
          <w:sz w:val="20"/>
          <w:szCs w:val="20"/>
        </w:rPr>
        <w:t xml:space="preserve"> marine electronic</w:t>
      </w:r>
      <w:ins w:id="75" w:author="Lesley A. Keets" w:date="2019-08-27T10:53:00Z">
        <w:r w:rsidR="00E32FA4">
          <w:rPr>
            <w:rFonts w:ascii="Verdana" w:hAnsi="Verdana"/>
            <w:sz w:val="20"/>
            <w:szCs w:val="20"/>
          </w:rPr>
          <w:t xml:space="preserve"> product</w:t>
        </w:r>
      </w:ins>
      <w:r>
        <w:rPr>
          <w:rFonts w:ascii="Verdana" w:hAnsi="Verdana"/>
          <w:sz w:val="20"/>
          <w:szCs w:val="20"/>
        </w:rPr>
        <w:t>s</w:t>
      </w:r>
      <w:ins w:id="76" w:author="Lesley A. Keets" w:date="2019-08-27T10:53:00Z">
        <w:r w:rsidR="00E32FA4">
          <w:rPr>
            <w:rFonts w:ascii="Verdana" w:hAnsi="Verdana"/>
            <w:sz w:val="20"/>
            <w:szCs w:val="20"/>
          </w:rPr>
          <w:t xml:space="preserve"> available </w:t>
        </w:r>
      </w:ins>
      <w:ins w:id="77" w:author="Lesley A. Keets" w:date="2019-08-27T10:54:00Z">
        <w:r w:rsidR="00E32FA4">
          <w:rPr>
            <w:rFonts w:ascii="Verdana" w:hAnsi="Verdana"/>
            <w:sz w:val="20"/>
            <w:szCs w:val="20"/>
          </w:rPr>
          <w:t>and the new additions, like the SBN-2, that will be released later this year</w:t>
        </w:r>
      </w:ins>
      <w:r>
        <w:rPr>
          <w:rFonts w:ascii="Verdana" w:hAnsi="Verdana"/>
          <w:sz w:val="20"/>
          <w:szCs w:val="20"/>
        </w:rPr>
        <w:t xml:space="preserve">. </w:t>
      </w:r>
    </w:p>
    <w:p w14:paraId="36C3F91F" w14:textId="2868F65E" w:rsidR="002C2733" w:rsidRPr="002C2733" w:rsidRDefault="002C2733" w:rsidP="002C2733">
      <w:pPr>
        <w:rPr>
          <w:rFonts w:ascii="Verdana" w:hAnsi="Verdana"/>
          <w:sz w:val="20"/>
          <w:szCs w:val="20"/>
        </w:rPr>
      </w:pPr>
      <w:r w:rsidRPr="002C2733">
        <w:rPr>
          <w:rFonts w:ascii="Verdana" w:hAnsi="Verdana"/>
          <w:sz w:val="20"/>
          <w:szCs w:val="20"/>
        </w:rPr>
        <w:t>The NMEA Conference &amp; Expo is the largest industry trade event focusing strictly on marine electronics. Taking place at the Portsmouth Renaissance Hotel from 16</w:t>
      </w:r>
      <w:r w:rsidRPr="002C2733">
        <w:rPr>
          <w:rFonts w:ascii="Verdana" w:hAnsi="Verdana"/>
          <w:sz w:val="20"/>
          <w:szCs w:val="20"/>
          <w:vertAlign w:val="superscript"/>
        </w:rPr>
        <w:t>th</w:t>
      </w:r>
      <w:r w:rsidRPr="002C2733">
        <w:rPr>
          <w:rFonts w:ascii="Verdana" w:hAnsi="Verdana"/>
          <w:sz w:val="20"/>
          <w:szCs w:val="20"/>
        </w:rPr>
        <w:t xml:space="preserve"> – 20</w:t>
      </w:r>
      <w:r w:rsidRPr="002C2733">
        <w:rPr>
          <w:rFonts w:ascii="Verdana" w:hAnsi="Verdana"/>
          <w:sz w:val="20"/>
          <w:szCs w:val="20"/>
          <w:vertAlign w:val="superscript"/>
        </w:rPr>
        <w:t>th</w:t>
      </w:r>
      <w:r w:rsidRPr="002C2733">
        <w:rPr>
          <w:rFonts w:ascii="Verdana" w:hAnsi="Verdana"/>
          <w:sz w:val="20"/>
          <w:szCs w:val="20"/>
        </w:rPr>
        <w:t xml:space="preserve"> of September, the conference will cover technical seminars, business seminars, manufacturer specific training</w:t>
      </w:r>
      <w:r>
        <w:rPr>
          <w:rFonts w:ascii="Verdana" w:hAnsi="Verdana"/>
          <w:sz w:val="20"/>
          <w:szCs w:val="20"/>
        </w:rPr>
        <w:t xml:space="preserve"> </w:t>
      </w:r>
      <w:r w:rsidRPr="002C2733">
        <w:rPr>
          <w:rFonts w:ascii="Verdana" w:hAnsi="Verdana"/>
          <w:sz w:val="20"/>
          <w:szCs w:val="20"/>
        </w:rPr>
        <w:t>and a combined product expo with the RTCM Conference &amp; Expo, which is held at the same venue.</w:t>
      </w:r>
    </w:p>
    <w:p w14:paraId="4A8C295B" w14:textId="066F71C6" w:rsidR="002C2733" w:rsidRPr="002C2733" w:rsidRDefault="002C2733" w:rsidP="002C2733">
      <w:pPr>
        <w:rPr>
          <w:rFonts w:ascii="Verdana" w:hAnsi="Verdana"/>
          <w:sz w:val="20"/>
          <w:szCs w:val="20"/>
        </w:rPr>
      </w:pPr>
      <w:r>
        <w:rPr>
          <w:rFonts w:ascii="Verdana" w:hAnsi="Verdana"/>
          <w:sz w:val="20"/>
          <w:szCs w:val="20"/>
        </w:rPr>
        <w:t xml:space="preserve">For more information on the combined </w:t>
      </w:r>
      <w:r w:rsidRPr="002C2733">
        <w:rPr>
          <w:rFonts w:ascii="Verdana" w:hAnsi="Verdana"/>
          <w:sz w:val="20"/>
          <w:szCs w:val="20"/>
        </w:rPr>
        <w:t>NMEA / RTCM Conference &amp; Expo</w:t>
      </w:r>
      <w:r>
        <w:rPr>
          <w:rFonts w:ascii="Verdana" w:hAnsi="Verdana"/>
          <w:sz w:val="20"/>
          <w:szCs w:val="20"/>
        </w:rPr>
        <w:t xml:space="preserve">, visit: </w:t>
      </w:r>
      <w:hyperlink r:id="rId6" w:history="1">
        <w:r w:rsidRPr="005F6615">
          <w:rPr>
            <w:rStyle w:val="Hyperlink"/>
            <w:rFonts w:ascii="Verdana" w:hAnsi="Verdana"/>
            <w:sz w:val="20"/>
            <w:szCs w:val="20"/>
          </w:rPr>
          <w:t>https://www.expo.nmea.org/</w:t>
        </w:r>
      </w:hyperlink>
      <w:r>
        <w:rPr>
          <w:rFonts w:ascii="Verdana" w:hAnsi="Verdana"/>
          <w:sz w:val="20"/>
          <w:szCs w:val="20"/>
        </w:rPr>
        <w:t xml:space="preserve"> </w:t>
      </w:r>
    </w:p>
    <w:p w14:paraId="7B793900" w14:textId="77777777" w:rsidR="002C2733" w:rsidRPr="002C2733" w:rsidRDefault="002C2733" w:rsidP="002C2733">
      <w:pPr>
        <w:shd w:val="clear" w:color="auto" w:fill="FFFFFF"/>
        <w:spacing w:line="235" w:lineRule="atLeast"/>
        <w:jc w:val="both"/>
        <w:rPr>
          <w:rFonts w:ascii="Verdana" w:hAnsi="Verdana" w:cs="Calibri"/>
          <w:color w:val="222222"/>
          <w:sz w:val="20"/>
          <w:szCs w:val="20"/>
        </w:rPr>
      </w:pPr>
      <w:r w:rsidRPr="002C2733">
        <w:rPr>
          <w:rFonts w:ascii="Verdana" w:hAnsi="Verdana" w:cs="Calibri"/>
          <w:color w:val="222222"/>
          <w:sz w:val="20"/>
          <w:szCs w:val="20"/>
        </w:rPr>
        <w:t>For more information on Actisense, visit: </w:t>
      </w:r>
      <w:hyperlink r:id="rId7" w:tgtFrame="_blank" w:history="1">
        <w:r w:rsidRPr="002C2733">
          <w:rPr>
            <w:rStyle w:val="Hyperlink"/>
            <w:rFonts w:ascii="Verdana" w:hAnsi="Verdana" w:cs="Calibri"/>
            <w:sz w:val="20"/>
            <w:szCs w:val="20"/>
          </w:rPr>
          <w:t>https://www.actisense.com/</w:t>
        </w:r>
      </w:hyperlink>
    </w:p>
    <w:p w14:paraId="748CC0D0" w14:textId="77777777" w:rsidR="002C2733" w:rsidRPr="002C2733" w:rsidRDefault="002C2733" w:rsidP="002C2733">
      <w:pPr>
        <w:shd w:val="clear" w:color="auto" w:fill="FFFFFF"/>
        <w:spacing w:line="235" w:lineRule="atLeast"/>
        <w:jc w:val="both"/>
        <w:rPr>
          <w:rFonts w:ascii="Verdana" w:hAnsi="Verdana" w:cs="Calibri"/>
          <w:color w:val="222222"/>
          <w:sz w:val="20"/>
          <w:szCs w:val="20"/>
        </w:rPr>
      </w:pPr>
      <w:r w:rsidRPr="002C2733">
        <w:rPr>
          <w:rFonts w:ascii="Verdana" w:hAnsi="Verdana" w:cs="Calibri"/>
          <w:b/>
          <w:bCs/>
          <w:color w:val="222222"/>
          <w:sz w:val="20"/>
          <w:szCs w:val="20"/>
        </w:rPr>
        <w:t>-          Ends -</w:t>
      </w:r>
    </w:p>
    <w:p w14:paraId="56CDE9AA" w14:textId="77777777" w:rsidR="002C2733" w:rsidRPr="002C2733" w:rsidRDefault="002C2733" w:rsidP="002C2733">
      <w:pPr>
        <w:shd w:val="clear" w:color="auto" w:fill="FFFFFF"/>
        <w:spacing w:line="235" w:lineRule="atLeast"/>
        <w:jc w:val="both"/>
        <w:rPr>
          <w:rFonts w:ascii="Verdana" w:hAnsi="Verdana" w:cs="Calibri"/>
          <w:color w:val="222222"/>
          <w:sz w:val="20"/>
          <w:szCs w:val="20"/>
        </w:rPr>
      </w:pPr>
      <w:r w:rsidRPr="002C2733">
        <w:rPr>
          <w:rFonts w:ascii="Verdana" w:hAnsi="Verdana" w:cs="Calibri"/>
          <w:color w:val="222222"/>
          <w:sz w:val="20"/>
          <w:szCs w:val="20"/>
        </w:rPr>
        <w:t>To interview Phil Whitehurst or to find out more please contact Theo Meddelton of Darren Northeast PR (working on behalf of Actisense) on 01202 676762 or</w:t>
      </w:r>
      <w:hyperlink r:id="rId8" w:tgtFrame="_blank" w:history="1">
        <w:r w:rsidRPr="002C2733">
          <w:rPr>
            <w:rStyle w:val="Hyperlink"/>
            <w:rFonts w:ascii="Verdana" w:hAnsi="Verdana" w:cs="Calibri"/>
            <w:color w:val="1155CC"/>
            <w:sz w:val="20"/>
            <w:szCs w:val="20"/>
          </w:rPr>
          <w:t>pr@darrennortheast.co.uk</w:t>
        </w:r>
      </w:hyperlink>
    </w:p>
    <w:p w14:paraId="348A1392" w14:textId="77777777" w:rsidR="002C2733" w:rsidRPr="002C2733" w:rsidRDefault="002C2733" w:rsidP="002C2733">
      <w:pPr>
        <w:shd w:val="clear" w:color="auto" w:fill="FFFFFF"/>
        <w:spacing w:line="235" w:lineRule="atLeast"/>
        <w:jc w:val="both"/>
        <w:rPr>
          <w:rFonts w:ascii="Verdana" w:hAnsi="Verdana" w:cs="Calibri"/>
          <w:color w:val="222222"/>
          <w:sz w:val="20"/>
          <w:szCs w:val="20"/>
        </w:rPr>
      </w:pPr>
      <w:r w:rsidRPr="002C2733">
        <w:rPr>
          <w:rFonts w:ascii="Verdana" w:hAnsi="Verdana" w:cs="Calibri"/>
          <w:b/>
          <w:bCs/>
          <w:color w:val="222222"/>
          <w:sz w:val="20"/>
          <w:szCs w:val="20"/>
        </w:rPr>
        <w:t>Editors Notes:</w:t>
      </w:r>
    </w:p>
    <w:p w14:paraId="301DA8B3" w14:textId="17C37F56" w:rsidR="002C2733" w:rsidRPr="002C2733" w:rsidRDefault="002C2733" w:rsidP="002C2733">
      <w:pPr>
        <w:shd w:val="clear" w:color="auto" w:fill="FFFFFF"/>
        <w:rPr>
          <w:rFonts w:ascii="Verdana" w:hAnsi="Verdana" w:cs="Times New Roman"/>
          <w:color w:val="222222"/>
          <w:sz w:val="20"/>
          <w:szCs w:val="20"/>
        </w:rPr>
      </w:pPr>
      <w:r w:rsidRPr="002C2733">
        <w:rPr>
          <w:rFonts w:ascii="Verdana" w:hAnsi="Verdana"/>
          <w:color w:val="222222"/>
          <w:sz w:val="20"/>
          <w:szCs w:val="20"/>
        </w:rPr>
        <w:t xml:space="preserve">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70 distributors in </w:t>
      </w:r>
      <w:ins w:id="78" w:author="Lesley A. Keets" w:date="2019-08-27T10:54:00Z">
        <w:r w:rsidR="00E32FA4">
          <w:rPr>
            <w:rFonts w:ascii="Verdana" w:hAnsi="Verdana"/>
            <w:color w:val="222222"/>
            <w:sz w:val="20"/>
            <w:szCs w:val="20"/>
          </w:rPr>
          <w:t xml:space="preserve">more than </w:t>
        </w:r>
      </w:ins>
      <w:r w:rsidRPr="002C2733">
        <w:rPr>
          <w:rFonts w:ascii="Verdana" w:hAnsi="Verdana"/>
          <w:color w:val="222222"/>
          <w:sz w:val="20"/>
          <w:szCs w:val="20"/>
        </w:rPr>
        <w:t>40 countries worldwide.</w:t>
      </w:r>
    </w:p>
    <w:p w14:paraId="7D3992B2" w14:textId="77777777" w:rsidR="002C2733" w:rsidRPr="002C2733" w:rsidRDefault="002C2733" w:rsidP="002C2733">
      <w:pPr>
        <w:rPr>
          <w:rFonts w:ascii="Verdana" w:hAnsi="Verdana"/>
          <w:sz w:val="20"/>
          <w:szCs w:val="20"/>
        </w:rPr>
      </w:pPr>
    </w:p>
    <w:sectPr w:rsidR="002C2733" w:rsidRPr="002C27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DD20F3"/>
    <w:multiLevelType w:val="hybridMultilevel"/>
    <w:tmpl w:val="13AC1FE0"/>
    <w:lvl w:ilvl="0" w:tplc="F4ECB62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esley A. Keets">
    <w15:presenceInfo w15:providerId="AD" w15:userId="S::lesley.keets@actisense.com::67b38035-5016-44db-85bb-d2857a2177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AwMzMwM7GwNDI2MzFX0lEKTi0uzszPAykwqgUAsQs0qCwAAAA="/>
  </w:docVars>
  <w:rsids>
    <w:rsidRoot w:val="002C2733"/>
    <w:rsid w:val="00031B7A"/>
    <w:rsid w:val="000C0BDA"/>
    <w:rsid w:val="002C2733"/>
    <w:rsid w:val="0063131F"/>
    <w:rsid w:val="007A6115"/>
    <w:rsid w:val="00800561"/>
    <w:rsid w:val="00842721"/>
    <w:rsid w:val="00B959A2"/>
    <w:rsid w:val="00E206D9"/>
    <w:rsid w:val="00E32FA4"/>
    <w:rsid w:val="00F0240A"/>
    <w:rsid w:val="00F22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0A32D"/>
  <w15:chartTrackingRefBased/>
  <w15:docId w15:val="{38414CE8-AEB2-44BC-861B-E38F94D4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733"/>
    <w:pPr>
      <w:ind w:left="720"/>
      <w:contextualSpacing/>
    </w:pPr>
  </w:style>
  <w:style w:type="character" w:styleId="Hyperlink">
    <w:name w:val="Hyperlink"/>
    <w:basedOn w:val="DefaultParagraphFont"/>
    <w:uiPriority w:val="99"/>
    <w:unhideWhenUsed/>
    <w:rsid w:val="002C2733"/>
    <w:rPr>
      <w:color w:val="0563C1" w:themeColor="hyperlink"/>
      <w:u w:val="single"/>
    </w:rPr>
  </w:style>
  <w:style w:type="character" w:styleId="UnresolvedMention">
    <w:name w:val="Unresolved Mention"/>
    <w:basedOn w:val="DefaultParagraphFont"/>
    <w:uiPriority w:val="99"/>
    <w:semiHidden/>
    <w:unhideWhenUsed/>
    <w:rsid w:val="002C27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97996">
      <w:bodyDiv w:val="1"/>
      <w:marLeft w:val="0"/>
      <w:marRight w:val="0"/>
      <w:marTop w:val="0"/>
      <w:marBottom w:val="0"/>
      <w:divBdr>
        <w:top w:val="none" w:sz="0" w:space="0" w:color="auto"/>
        <w:left w:val="none" w:sz="0" w:space="0" w:color="auto"/>
        <w:bottom w:val="none" w:sz="0" w:space="0" w:color="auto"/>
        <w:right w:val="none" w:sz="0" w:space="0" w:color="auto"/>
      </w:divBdr>
      <w:divsChild>
        <w:div w:id="804933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darrennortheast.co.uk" TargetMode="External"/><Relationship Id="rId3" Type="http://schemas.openxmlformats.org/officeDocument/2006/relationships/settings" Target="settings.xml"/><Relationship Id="rId7" Type="http://schemas.openxmlformats.org/officeDocument/2006/relationships/hyperlink" Target="https://www.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xpo.nmea.org/" TargetMode="External"/><Relationship Id="rId11" Type="http://schemas.openxmlformats.org/officeDocument/2006/relationships/theme" Target="theme/theme1.xml"/><Relationship Id="rId5" Type="http://schemas.openxmlformats.org/officeDocument/2006/relationships/image" Target="media/image1.pn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779</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Lesley A. Keets</cp:lastModifiedBy>
  <cp:revision>8</cp:revision>
  <dcterms:created xsi:type="dcterms:W3CDTF">2019-08-27T09:25:00Z</dcterms:created>
  <dcterms:modified xsi:type="dcterms:W3CDTF">2019-08-27T09:55:00Z</dcterms:modified>
</cp:coreProperties>
</file>